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463F8E" w:rsidP="0028363D">
      <w:pPr>
        <w:adjustRightInd w:val="0"/>
        <w:snapToGrid w:val="0"/>
        <w:spacing w:line="340" w:lineRule="exact"/>
        <w:jc w:val="right"/>
        <w:rPr>
          <w:rFonts w:ascii="ＭＳ 明朝" w:hAnsi="ＭＳ 明朝"/>
          <w:sz w:val="22"/>
          <w:szCs w:val="22"/>
        </w:rPr>
        <w:pPrChange w:id="0" w:author="村田　寿彦" w:date="2023-02-06T12:31:00Z">
          <w:pPr>
            <w:adjustRightInd w:val="0"/>
            <w:snapToGrid w:val="0"/>
            <w:spacing w:line="300" w:lineRule="auto"/>
            <w:jc w:val="right"/>
          </w:pPr>
        </w:pPrChange>
      </w:pPr>
      <w:r>
        <w:rPr>
          <w:rFonts w:ascii="ＭＳ 明朝" w:hAnsi="ＭＳ 明朝" w:hint="eastAsia"/>
          <w:sz w:val="22"/>
          <w:szCs w:val="22"/>
        </w:rPr>
        <w:t>様式５</w:t>
      </w:r>
    </w:p>
    <w:p w:rsidR="00441506" w:rsidRPr="00D11550" w:rsidRDefault="00134F56" w:rsidP="0028363D">
      <w:pPr>
        <w:adjustRightInd w:val="0"/>
        <w:snapToGrid w:val="0"/>
        <w:spacing w:line="340" w:lineRule="exact"/>
        <w:jc w:val="center"/>
        <w:rPr>
          <w:rFonts w:ascii="ＭＳ 明朝" w:hAnsi="ＭＳ 明朝"/>
          <w:sz w:val="36"/>
          <w:szCs w:val="36"/>
        </w:rPr>
        <w:pPrChange w:id="1" w:author="村田　寿彦" w:date="2023-02-06T12:31:00Z">
          <w:pPr>
            <w:adjustRightInd w:val="0"/>
            <w:snapToGrid w:val="0"/>
            <w:spacing w:line="300" w:lineRule="auto"/>
            <w:jc w:val="center"/>
          </w:pPr>
        </w:pPrChange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2" w:author="村田　寿彦" w:date="2023-02-06T12:31:00Z">
          <w:pPr>
            <w:adjustRightInd w:val="0"/>
            <w:snapToGrid w:val="0"/>
            <w:spacing w:line="300" w:lineRule="auto"/>
          </w:pPr>
        </w:pPrChange>
      </w:pPr>
    </w:p>
    <w:p w:rsidR="00441506" w:rsidRPr="001166E6" w:rsidRDefault="00441506" w:rsidP="0028363D">
      <w:pPr>
        <w:adjustRightInd w:val="0"/>
        <w:snapToGrid w:val="0"/>
        <w:spacing w:line="340" w:lineRule="exact"/>
        <w:jc w:val="right"/>
        <w:rPr>
          <w:rFonts w:ascii="ＭＳ 明朝" w:hAnsi="ＭＳ 明朝"/>
          <w:sz w:val="24"/>
        </w:rPr>
        <w:pPrChange w:id="3" w:author="村田　寿彦" w:date="2023-02-06T12:31:00Z">
          <w:pPr>
            <w:adjustRightInd w:val="0"/>
            <w:snapToGrid w:val="0"/>
            <w:spacing w:line="300" w:lineRule="auto"/>
            <w:jc w:val="right"/>
          </w:pPr>
        </w:pPrChange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4" w:author="村田　寿彦" w:date="2023-02-06T12:31:00Z">
          <w:pPr>
            <w:adjustRightInd w:val="0"/>
            <w:snapToGrid w:val="0"/>
            <w:spacing w:line="300" w:lineRule="auto"/>
          </w:pPr>
        </w:pPrChange>
      </w:pPr>
    </w:p>
    <w:p w:rsidR="00134F56" w:rsidRPr="001166E6" w:rsidRDefault="0003401F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5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滋賀県知事　三日月　大造</w:t>
      </w:r>
      <w:r w:rsidR="00134F56"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6" w:author="村田　寿彦" w:date="2023-02-06T12:31:00Z">
          <w:pPr>
            <w:adjustRightInd w:val="0"/>
            <w:snapToGrid w:val="0"/>
            <w:spacing w:line="300" w:lineRule="auto"/>
          </w:pPr>
        </w:pPrChange>
      </w:pPr>
    </w:p>
    <w:p w:rsidR="00134F56" w:rsidRPr="001166E6" w:rsidRDefault="00134F56" w:rsidP="0028363D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  <w:pPrChange w:id="7" w:author="村田　寿彦" w:date="2023-02-06T12:31:00Z">
          <w:pPr>
            <w:adjustRightInd w:val="0"/>
            <w:snapToGrid w:val="0"/>
            <w:spacing w:line="300" w:lineRule="auto"/>
            <w:ind w:firstLineChars="1700" w:firstLine="4080"/>
          </w:pPr>
        </w:pPrChange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322041" w:rsidRDefault="00134F56" w:rsidP="0028363D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  <w:pPrChange w:id="8" w:author="村田　寿彦" w:date="2023-02-06T12:31:00Z">
          <w:pPr>
            <w:adjustRightInd w:val="0"/>
            <w:snapToGrid w:val="0"/>
            <w:spacing w:line="300" w:lineRule="auto"/>
            <w:ind w:firstLineChars="1700" w:firstLine="4080"/>
          </w:pPr>
        </w:pPrChange>
      </w:pPr>
      <w:r w:rsidRPr="00322041">
        <w:rPr>
          <w:rFonts w:ascii="ＭＳ 明朝" w:hAnsi="ＭＳ 明朝" w:hint="eastAsia"/>
          <w:sz w:val="24"/>
        </w:rPr>
        <w:t>（</w:t>
      </w:r>
      <w:r w:rsidR="00EF2B9C" w:rsidRPr="00322041">
        <w:rPr>
          <w:rFonts w:ascii="ＭＳ 明朝" w:hAnsi="ＭＳ 明朝" w:hint="eastAsia"/>
          <w:sz w:val="24"/>
        </w:rPr>
        <w:t>名　　　　称</w:t>
      </w:r>
      <w:r w:rsidRPr="00322041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28363D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  <w:pPrChange w:id="9" w:author="村田　寿彦" w:date="2023-02-06T12:31:00Z">
          <w:pPr>
            <w:adjustRightInd w:val="0"/>
            <w:snapToGrid w:val="0"/>
            <w:spacing w:line="300" w:lineRule="auto"/>
            <w:ind w:firstLineChars="1700" w:firstLine="4080"/>
          </w:pPr>
        </w:pPrChange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r>
        <w:rPr>
          <w:rFonts w:ascii="ＭＳ 明朝" w:hAnsi="ＭＳ 明朝" w:hint="eastAsia"/>
          <w:sz w:val="24"/>
        </w:rPr>
        <w:t xml:space="preserve">　　　　　　　　　　</w:t>
      </w:r>
    </w:p>
    <w:p w:rsidR="00441506" w:rsidRPr="001166E6" w:rsidRDefault="00441506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0" w:author="村田　寿彦" w:date="2023-02-06T12:31:00Z">
          <w:pPr>
            <w:adjustRightInd w:val="0"/>
            <w:snapToGrid w:val="0"/>
            <w:spacing w:line="300" w:lineRule="auto"/>
          </w:pPr>
        </w:pPrChange>
      </w:pPr>
    </w:p>
    <w:p w:rsidR="00441506" w:rsidRPr="001166E6" w:rsidRDefault="00134F56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1" w:author="村田　寿彦" w:date="2023-02-06T12:31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4C101B" w:rsidRPr="0028363D">
        <w:rPr>
          <w:rFonts w:ascii="ＭＳ 明朝" w:hAnsi="ＭＳ 明朝" w:hint="eastAsia"/>
          <w:color w:val="FF0000"/>
          <w:sz w:val="24"/>
          <w:rPrChange w:id="12" w:author="村田　寿彦" w:date="2023-02-06T12:30:00Z">
            <w:rPr>
              <w:rFonts w:ascii="ＭＳ 明朝" w:hAnsi="ＭＳ 明朝" w:hint="eastAsia"/>
              <w:sz w:val="24"/>
            </w:rPr>
          </w:rPrChange>
        </w:rPr>
        <w:t>1</w:t>
      </w:r>
      <w:del w:id="13" w:author="村田　寿彦" w:date="2023-02-06T12:30:00Z">
        <w:r w:rsidR="004C101B" w:rsidRPr="0028363D" w:rsidDel="0028363D">
          <w:rPr>
            <w:rFonts w:ascii="ＭＳ 明朝" w:hAnsi="ＭＳ 明朝" w:hint="eastAsia"/>
            <w:color w:val="FF0000"/>
            <w:sz w:val="24"/>
            <w:rPrChange w:id="14" w:author="村田　寿彦" w:date="2023-02-06T12:30:00Z">
              <w:rPr>
                <w:rFonts w:ascii="ＭＳ 明朝" w:hAnsi="ＭＳ 明朝" w:hint="eastAsia"/>
                <w:sz w:val="24"/>
              </w:rPr>
            </w:rPrChange>
          </w:rPr>
          <w:delText>0</w:delText>
        </w:r>
      </w:del>
      <w:ins w:id="15" w:author="村田　寿彦" w:date="2023-02-06T12:30:00Z">
        <w:r w:rsidR="0028363D">
          <w:rPr>
            <w:rFonts w:ascii="ＭＳ 明朝" w:hAnsi="ＭＳ 明朝" w:hint="eastAsia"/>
            <w:color w:val="FF0000"/>
            <w:sz w:val="24"/>
          </w:rPr>
          <w:t>1</w:t>
        </w:r>
      </w:ins>
      <w:r w:rsidR="00441506" w:rsidRPr="001166E6">
        <w:rPr>
          <w:rFonts w:ascii="ＭＳ 明朝" w:hAnsi="ＭＳ 明朝" w:hint="eastAsia"/>
          <w:sz w:val="24"/>
        </w:rPr>
        <w:t>条</w:t>
      </w:r>
      <w:ins w:id="16" w:author="w" w:date="2022-02-16T13:29:00Z">
        <w:r w:rsidR="00700B71">
          <w:rPr>
            <w:rFonts w:ascii="ＭＳ 明朝" w:hAnsi="ＭＳ 明朝" w:hint="eastAsia"/>
            <w:sz w:val="24"/>
          </w:rPr>
          <w:t>第１項</w:t>
        </w:r>
      </w:ins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7" w:author="村田　寿彦" w:date="2023-02-06T12:31:00Z">
          <w:pPr>
            <w:adjustRightInd w:val="0"/>
            <w:snapToGrid w:val="0"/>
            <w:spacing w:line="300" w:lineRule="auto"/>
          </w:pPr>
        </w:pPrChange>
      </w:pPr>
    </w:p>
    <w:p w:rsidR="00441506" w:rsidRPr="001166E6" w:rsidRDefault="00441506" w:rsidP="0028363D">
      <w:pPr>
        <w:adjustRightInd w:val="0"/>
        <w:snapToGrid w:val="0"/>
        <w:spacing w:line="340" w:lineRule="exact"/>
        <w:jc w:val="center"/>
        <w:rPr>
          <w:rFonts w:ascii="ＭＳ 明朝" w:hAnsi="ＭＳ 明朝"/>
          <w:sz w:val="24"/>
        </w:rPr>
        <w:pPrChange w:id="18" w:author="村田　寿彦" w:date="2023-02-06T12:31:00Z">
          <w:pPr>
            <w:adjustRightInd w:val="0"/>
            <w:snapToGrid w:val="0"/>
            <w:spacing w:line="300" w:lineRule="auto"/>
            <w:jc w:val="center"/>
          </w:pPr>
        </w:pPrChange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19" w:author="村田　寿彦" w:date="2023-02-06T12:31:00Z">
          <w:pPr>
            <w:adjustRightInd w:val="0"/>
            <w:snapToGrid w:val="0"/>
            <w:spacing w:line="300" w:lineRule="auto"/>
          </w:pPr>
        </w:pPrChange>
      </w:pPr>
    </w:p>
    <w:p w:rsidR="00423775" w:rsidRDefault="00E03747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0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423775">
        <w:rPr>
          <w:rFonts w:ascii="ＭＳ 明朝" w:hAnsi="ＭＳ 明朝" w:hint="eastAsia"/>
          <w:sz w:val="24"/>
        </w:rPr>
        <w:t>科</w:t>
      </w:r>
    </w:p>
    <w:p w:rsidR="00423775" w:rsidRDefault="00322041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1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>．訓練期間　　　　　　　　　　：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903DA1">
        <w:rPr>
          <w:rFonts w:ascii="ＭＳ 明朝" w:hAnsi="ＭＳ 明朝" w:hint="eastAsia"/>
          <w:sz w:val="24"/>
        </w:rPr>
        <w:t>か</w:t>
      </w:r>
      <w:r w:rsidR="00903DA1">
        <w:rPr>
          <w:rFonts w:ascii="ＭＳ 明朝" w:hAnsi="ＭＳ 明朝" w:hint="eastAsia"/>
          <w:sz w:val="22"/>
          <w:szCs w:val="22"/>
        </w:rPr>
        <w:t>月</w:t>
      </w:r>
      <w:r w:rsidR="00423775" w:rsidRPr="00EF2B9C">
        <w:rPr>
          <w:rFonts w:ascii="ＭＳ 明朝" w:hAnsi="ＭＳ 明朝" w:hint="eastAsia"/>
          <w:sz w:val="22"/>
          <w:szCs w:val="22"/>
        </w:rPr>
        <w:t>（  年  月  日～  年  月  日）</w:t>
      </w:r>
    </w:p>
    <w:p w:rsidR="00423775" w:rsidRDefault="00322041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2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３</w:t>
      </w:r>
      <w:r w:rsidR="00392984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>
        <w:rPr>
          <w:rFonts w:ascii="ＭＳ 明朝" w:hAnsi="ＭＳ 明朝" w:hint="eastAsia"/>
          <w:sz w:val="24"/>
        </w:rPr>
        <w:t>人</w:t>
      </w:r>
    </w:p>
    <w:p w:rsidR="00423775" w:rsidRDefault="00322041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23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28363D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24" w:author="村田　寿彦" w:date="2023-02-06T12:31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Pr="00F16E83">
        <w:rPr>
          <w:rFonts w:ascii="ＭＳ 明朝" w:hAnsi="ＭＳ 明朝" w:hint="eastAsia"/>
          <w:sz w:val="24"/>
        </w:rPr>
        <w:t>人</w:t>
      </w:r>
    </w:p>
    <w:p w:rsidR="00423775" w:rsidRDefault="00423775" w:rsidP="0028363D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25" w:author="村田　寿彦" w:date="2023-02-06T12:31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28363D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26" w:author="村田　寿彦" w:date="2023-02-06T12:31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>（３）上記（２）のうち第</w:t>
      </w:r>
      <w:del w:id="27" w:author="村田　寿彦" w:date="2023-02-06T12:30:00Z">
        <w:r w:rsidR="00376728" w:rsidRPr="0028363D" w:rsidDel="0028363D">
          <w:rPr>
            <w:rFonts w:ascii="ＭＳ 明朝" w:hAnsi="ＭＳ 明朝" w:hint="eastAsia"/>
            <w:color w:val="FF0000"/>
            <w:sz w:val="24"/>
            <w:rPrChange w:id="28" w:author="村田　寿彦" w:date="2023-02-06T12:30:00Z">
              <w:rPr>
                <w:rFonts w:ascii="ＭＳ 明朝" w:hAnsi="ＭＳ 明朝" w:hint="eastAsia"/>
                <w:sz w:val="24"/>
              </w:rPr>
            </w:rPrChange>
          </w:rPr>
          <w:delText>８</w:delText>
        </w:r>
      </w:del>
      <w:ins w:id="29" w:author="村田　寿彦" w:date="2023-02-06T12:30:00Z">
        <w:r w:rsidR="0028363D">
          <w:rPr>
            <w:rFonts w:ascii="ＭＳ 明朝" w:hAnsi="ＭＳ 明朝" w:hint="eastAsia"/>
            <w:color w:val="FF0000"/>
            <w:sz w:val="24"/>
          </w:rPr>
          <w:t>９</w:t>
        </w:r>
      </w:ins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5E22AA">
        <w:rPr>
          <w:rFonts w:ascii="ＭＳ 明朝" w:hAnsi="ＭＳ 明朝" w:hint="eastAsia"/>
          <w:sz w:val="24"/>
        </w:rPr>
        <w:t>人</w:t>
      </w:r>
    </w:p>
    <w:p w:rsidR="00423775" w:rsidRDefault="00322041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30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28363D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31" w:author="村田　寿彦" w:date="2023-02-06T12:31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28363D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32" w:author="村田　寿彦" w:date="2023-02-06T12:31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28363D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  <w:pPrChange w:id="33" w:author="村田　寿彦" w:date="2023-02-06T12:31:00Z">
          <w:pPr>
            <w:adjustRightInd w:val="0"/>
            <w:snapToGrid w:val="0"/>
            <w:spacing w:line="300" w:lineRule="auto"/>
            <w:ind w:firstLineChars="200" w:firstLine="480"/>
          </w:pPr>
        </w:pPrChange>
      </w:pPr>
      <w:r>
        <w:rPr>
          <w:rFonts w:ascii="ＭＳ 明朝" w:hAnsi="ＭＳ 明朝" w:hint="eastAsia"/>
          <w:sz w:val="24"/>
        </w:rPr>
        <w:t>（３）上記（２）のうち第</w:t>
      </w:r>
      <w:del w:id="34" w:author="村田　寿彦" w:date="2023-02-06T12:30:00Z">
        <w:r w:rsidR="00376728" w:rsidRPr="0028363D" w:rsidDel="0028363D">
          <w:rPr>
            <w:rFonts w:ascii="ＭＳ 明朝" w:hAnsi="ＭＳ 明朝" w:hint="eastAsia"/>
            <w:color w:val="FF0000"/>
            <w:sz w:val="24"/>
            <w:rPrChange w:id="35" w:author="村田　寿彦" w:date="2023-02-06T12:30:00Z">
              <w:rPr>
                <w:rFonts w:ascii="ＭＳ 明朝" w:hAnsi="ＭＳ 明朝" w:hint="eastAsia"/>
                <w:sz w:val="24"/>
              </w:rPr>
            </w:rPrChange>
          </w:rPr>
          <w:delText>８</w:delText>
        </w:r>
      </w:del>
      <w:ins w:id="36" w:author="村田　寿彦" w:date="2023-02-06T12:30:00Z">
        <w:r w:rsidR="0028363D">
          <w:rPr>
            <w:rFonts w:ascii="ＭＳ 明朝" w:hAnsi="ＭＳ 明朝" w:hint="eastAsia"/>
            <w:color w:val="FF0000"/>
            <w:sz w:val="24"/>
          </w:rPr>
          <w:t>９</w:t>
        </w:r>
      </w:ins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37" w:author="村田　寿彦" w:date="2023-02-06T12:31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</w:t>
      </w:r>
      <w:r w:rsidR="00322041">
        <w:rPr>
          <w:rFonts w:ascii="ＭＳ 明朝" w:hAnsi="ＭＳ 明朝" w:hint="eastAsia"/>
          <w:sz w:val="24"/>
        </w:rPr>
        <w:t>６</w:t>
      </w:r>
      <w:r w:rsidRPr="00322041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38" w:author="村田　寿彦" w:date="2023-02-06T12:31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 w:rsidP="0028363D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  <w:pPrChange w:id="39" w:author="村田　寿彦" w:date="2023-02-06T12:31:00Z">
          <w:pPr>
            <w:adjustRightInd w:val="0"/>
            <w:snapToGrid w:val="0"/>
            <w:spacing w:line="300" w:lineRule="auto"/>
          </w:pPr>
        </w:pPrChange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322041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5E2D0B" w:rsidRDefault="005E2D0B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40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 w:rsidRPr="00A21F95">
        <w:rPr>
          <w:rFonts w:ascii="ＭＳ 明朝" w:hAnsi="ＭＳ 明朝" w:hint="eastAsia"/>
          <w:sz w:val="24"/>
        </w:rPr>
        <w:t>７．就職状況等報告書（様式１）回収率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bookmarkStart w:id="41" w:name="_GoBack"/>
      <w:bookmarkEnd w:id="41"/>
      <w:r>
        <w:rPr>
          <w:rFonts w:ascii="ＭＳ 明朝" w:hAnsi="ＭＳ 明朝" w:hint="eastAsia"/>
          <w:sz w:val="24"/>
        </w:rPr>
        <w:t xml:space="preserve">　　：　　</w:t>
      </w:r>
      <w:r w:rsidRPr="00A21F95">
        <w:rPr>
          <w:rFonts w:ascii="ＭＳ 明朝" w:hAnsi="ＭＳ 明朝" w:hint="eastAsia"/>
          <w:sz w:val="24"/>
        </w:rPr>
        <w:t>％</w:t>
      </w:r>
    </w:p>
    <w:p w:rsidR="005E2D0B" w:rsidRDefault="005A55FE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42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８．</w:t>
      </w:r>
      <w:r w:rsidRPr="0028363D">
        <w:rPr>
          <w:rFonts w:ascii="ＭＳ 明朝" w:hAnsi="ＭＳ 明朝" w:hint="eastAsia"/>
          <w:sz w:val="24"/>
          <w:rPrChange w:id="43" w:author="村田　寿彦" w:date="2023-02-06T12:30:00Z">
            <w:rPr>
              <w:rFonts w:ascii="ＭＳ 明朝" w:hAnsi="ＭＳ 明朝" w:hint="eastAsia"/>
              <w:color w:val="FF0000"/>
              <w:sz w:val="24"/>
            </w:rPr>
          </w:rPrChange>
        </w:rPr>
        <w:t>資格取得率</w:t>
      </w:r>
      <w:r>
        <w:rPr>
          <w:rFonts w:ascii="ＭＳ 明朝" w:hAnsi="ＭＳ 明朝" w:hint="eastAsia"/>
          <w:sz w:val="24"/>
        </w:rPr>
        <w:t xml:space="preserve">　　　</w:t>
      </w:r>
      <w:r w:rsidR="00207409">
        <w:rPr>
          <w:rFonts w:ascii="ＭＳ 明朝" w:hAnsi="ＭＳ 明朝" w:hint="eastAsia"/>
          <w:sz w:val="24"/>
        </w:rPr>
        <w:t xml:space="preserve">　　　　　　　　　　　　　　　　　　　　　：　　</w:t>
      </w:r>
      <w:r w:rsidR="00207409" w:rsidRPr="00A21F95">
        <w:rPr>
          <w:rFonts w:ascii="ＭＳ 明朝" w:hAnsi="ＭＳ 明朝" w:hint="eastAsia"/>
          <w:sz w:val="24"/>
        </w:rPr>
        <w:t>％</w:t>
      </w:r>
    </w:p>
    <w:p w:rsidR="005A55FE" w:rsidRPr="005E2D0B" w:rsidRDefault="005A55FE" w:rsidP="0028363D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  <w:pPrChange w:id="44" w:author="村田　寿彦" w:date="2023-02-06T12:31:00Z">
          <w:pPr>
            <w:adjustRightInd w:val="0"/>
            <w:snapToGrid w:val="0"/>
            <w:spacing w:line="300" w:lineRule="auto"/>
            <w:ind w:firstLineChars="100" w:firstLine="240"/>
          </w:pPr>
        </w:pPrChange>
      </w:pPr>
      <w:r>
        <w:rPr>
          <w:rFonts w:ascii="ＭＳ 明朝" w:hAnsi="ＭＳ 明朝" w:hint="eastAsia"/>
          <w:sz w:val="24"/>
        </w:rPr>
        <w:t>９．</w:t>
      </w:r>
      <w:del w:id="45" w:author="村田　寿彦" w:date="2023-02-06T12:30:00Z">
        <w:r w:rsidRPr="004038DF" w:rsidDel="0028363D">
          <w:rPr>
            <w:rFonts w:ascii="ＭＳ 明朝" w:hAnsi="ＭＳ 明朝" w:hint="eastAsia"/>
            <w:color w:val="FF0000"/>
            <w:sz w:val="24"/>
          </w:rPr>
          <w:delText>IT</w:delText>
        </w:r>
      </w:del>
      <w:ins w:id="46" w:author="村田　寿彦" w:date="2023-02-06T12:30:00Z">
        <w:r w:rsidR="0028363D">
          <w:rPr>
            <w:rFonts w:ascii="ＭＳ 明朝" w:hAnsi="ＭＳ 明朝" w:hint="eastAsia"/>
            <w:color w:val="FF0000"/>
            <w:sz w:val="24"/>
          </w:rPr>
          <w:t>デジタル</w:t>
        </w:r>
      </w:ins>
      <w:r w:rsidRPr="0028363D">
        <w:rPr>
          <w:rFonts w:ascii="ＭＳ 明朝" w:hAnsi="ＭＳ 明朝" w:hint="eastAsia"/>
          <w:sz w:val="24"/>
          <w:rPrChange w:id="47" w:author="村田　寿彦" w:date="2023-02-06T12:30:00Z">
            <w:rPr>
              <w:rFonts w:ascii="ＭＳ 明朝" w:hAnsi="ＭＳ 明朝" w:hint="eastAsia"/>
              <w:color w:val="FF0000"/>
              <w:sz w:val="24"/>
            </w:rPr>
          </w:rPrChange>
        </w:rPr>
        <w:t>訓練促進費就職率</w:t>
      </w:r>
      <w:r w:rsidRPr="004038DF">
        <w:rPr>
          <w:rFonts w:ascii="ＭＳ 明朝" w:hAnsi="ＭＳ 明朝" w:hint="eastAsia"/>
          <w:color w:val="FF0000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　　　　　　　　　　　　  :　 </w:t>
      </w:r>
      <w:r>
        <w:rPr>
          <w:rFonts w:ascii="ＭＳ 明朝" w:hAnsi="ＭＳ 明朝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>％</w:t>
      </w:r>
    </w:p>
    <w:p w:rsidR="00724E95" w:rsidRPr="00EC15DD" w:rsidRDefault="00724E95" w:rsidP="0028363D">
      <w:pPr>
        <w:adjustRightInd w:val="0"/>
        <w:snapToGrid w:val="0"/>
        <w:spacing w:line="340" w:lineRule="exact"/>
        <w:ind w:firstLine="142"/>
        <w:rPr>
          <w:rFonts w:ascii="ＭＳ 明朝" w:hAnsi="ＭＳ 明朝"/>
          <w:sz w:val="22"/>
          <w:szCs w:val="22"/>
        </w:rPr>
        <w:pPrChange w:id="48" w:author="村田　寿彦" w:date="2023-02-06T12:31:00Z">
          <w:pPr>
            <w:adjustRightInd w:val="0"/>
            <w:snapToGrid w:val="0"/>
            <w:ind w:firstLine="142"/>
          </w:pPr>
        </w:pPrChange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EC15DD" w:rsidRDefault="00724E95" w:rsidP="0028363D">
      <w:pPr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  <w:pPrChange w:id="49" w:author="村田　寿彦" w:date="2023-02-06T12:31:00Z">
          <w:pPr>
            <w:adjustRightInd w:val="0"/>
            <w:snapToGrid w:val="0"/>
            <w:spacing w:line="240" w:lineRule="exact"/>
            <w:ind w:firstLineChars="193" w:firstLine="425"/>
          </w:pPr>
        </w:pPrChange>
      </w:pP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ED46AA">
        <w:rPr>
          <w:rFonts w:ascii="ＭＳ 明朝" w:hAnsi="ＭＳ 明朝" w:hint="eastAsia"/>
          <w:sz w:val="22"/>
          <w:szCs w:val="22"/>
        </w:rPr>
        <w:t xml:space="preserve">　　　</w:t>
      </w:r>
      <w:r w:rsidRPr="00EC15DD">
        <w:rPr>
          <w:rFonts w:ascii="ＭＳ 明朝" w:hAnsi="ＭＳ 明朝" w:hint="eastAsia"/>
          <w:sz w:val="22"/>
          <w:szCs w:val="22"/>
        </w:rPr>
        <w:t>就職者数</w:t>
      </w:r>
    </w:p>
    <w:p w:rsidR="005E2D0B" w:rsidRPr="00EC15DD" w:rsidRDefault="00E575FD" w:rsidP="0028363D">
      <w:pPr>
        <w:tabs>
          <w:tab w:val="left" w:pos="7810"/>
        </w:tabs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  <w:pPrChange w:id="50" w:author="村田　寿彦" w:date="2023-02-06T12:31:00Z">
          <w:pPr>
            <w:tabs>
              <w:tab w:val="left" w:pos="7810"/>
            </w:tabs>
            <w:adjustRightInd w:val="0"/>
            <w:snapToGrid w:val="0"/>
            <w:spacing w:line="240" w:lineRule="exact"/>
            <w:ind w:firstLineChars="193" w:firstLine="425"/>
          </w:pPr>
        </w:pPrChange>
      </w:pPr>
      <w:r>
        <w:rPr>
          <w:rFonts w:ascii="ＭＳ 明朝" w:hAnsi="ＭＳ 明朝" w:hint="eastAsia"/>
          <w:sz w:val="22"/>
          <w:szCs w:val="22"/>
        </w:rPr>
        <w:t>①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88264</wp:posOffset>
                </wp:positionV>
                <wp:extent cx="29908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72F6EFB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8pt,6.95pt" to="375.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Ufq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"/>
            </w:pict>
          </mc:Fallback>
        </mc:AlternateContent>
      </w:r>
      <w:r w:rsidR="00724E95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EC15DD">
        <w:rPr>
          <w:rFonts w:ascii="ＭＳ 明朝" w:hAnsi="ＭＳ 明朝"/>
          <w:sz w:val="22"/>
          <w:szCs w:val="22"/>
        </w:rPr>
        <w:tab/>
      </w:r>
      <w:r w:rsidR="00724E95" w:rsidRPr="00EC15DD">
        <w:rPr>
          <w:rFonts w:ascii="ＭＳ 明朝" w:hAnsi="ＭＳ 明朝" w:hint="eastAsia"/>
          <w:sz w:val="22"/>
          <w:szCs w:val="22"/>
        </w:rPr>
        <w:t>×</w:t>
      </w:r>
      <w:r w:rsidR="00724E95">
        <w:rPr>
          <w:rFonts w:ascii="ＭＳ 明朝" w:hAnsi="ＭＳ 明朝" w:hint="eastAsia"/>
          <w:sz w:val="22"/>
          <w:szCs w:val="22"/>
        </w:rPr>
        <w:t xml:space="preserve">　</w:t>
      </w:r>
      <w:r w:rsidR="00724E95" w:rsidRPr="00EC15DD">
        <w:rPr>
          <w:rFonts w:ascii="ＭＳ 明朝" w:hAnsi="ＭＳ 明朝" w:hint="eastAsia"/>
          <w:sz w:val="22"/>
          <w:szCs w:val="22"/>
        </w:rPr>
        <w:t>100</w:t>
      </w:r>
    </w:p>
    <w:p w:rsidR="00724E95" w:rsidRDefault="00724E95" w:rsidP="0028363D">
      <w:pPr>
        <w:adjustRightInd w:val="0"/>
        <w:snapToGrid w:val="0"/>
        <w:spacing w:line="340" w:lineRule="exact"/>
        <w:ind w:firstLineChars="1353" w:firstLine="2977"/>
        <w:rPr>
          <w:rFonts w:ascii="ＭＳ 明朝" w:hAnsi="ＭＳ 明朝"/>
          <w:sz w:val="22"/>
          <w:szCs w:val="22"/>
        </w:rPr>
        <w:pPrChange w:id="51" w:author="村田　寿彦" w:date="2023-02-06T12:31:00Z">
          <w:pPr>
            <w:adjustRightInd w:val="0"/>
            <w:snapToGrid w:val="0"/>
            <w:spacing w:line="240" w:lineRule="exact"/>
            <w:ind w:firstLineChars="1353" w:firstLine="2977"/>
          </w:pPr>
        </w:pPrChange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5E2D0B" w:rsidRDefault="005E2D0B" w:rsidP="0028363D">
      <w:pPr>
        <w:adjustRightInd w:val="0"/>
        <w:snapToGrid w:val="0"/>
        <w:spacing w:line="340" w:lineRule="exact"/>
        <w:ind w:firstLineChars="1200" w:firstLine="2640"/>
        <w:rPr>
          <w:rFonts w:ascii="ＭＳ 明朝" w:hAnsi="ＭＳ 明朝"/>
          <w:sz w:val="22"/>
          <w:szCs w:val="22"/>
        </w:rPr>
        <w:pPrChange w:id="52" w:author="村田　寿彦" w:date="2023-02-06T12:31:00Z">
          <w:pPr>
            <w:adjustRightInd w:val="0"/>
            <w:snapToGrid w:val="0"/>
            <w:spacing w:line="240" w:lineRule="exact"/>
            <w:ind w:firstLineChars="1200" w:firstLine="2640"/>
          </w:pPr>
        </w:pPrChange>
      </w:pPr>
    </w:p>
    <w:p w:rsidR="005E2D0B" w:rsidRPr="00EC15DD" w:rsidRDefault="00ED46AA" w:rsidP="0028363D">
      <w:pPr>
        <w:adjustRightInd w:val="0"/>
        <w:snapToGrid w:val="0"/>
        <w:spacing w:line="340" w:lineRule="exact"/>
        <w:rPr>
          <w:rFonts w:ascii="ＭＳ 明朝" w:hAnsi="ＭＳ 明朝"/>
          <w:sz w:val="22"/>
          <w:szCs w:val="22"/>
        </w:rPr>
        <w:pPrChange w:id="53" w:author="村田　寿彦" w:date="2023-02-06T12:31:00Z">
          <w:pPr>
            <w:adjustRightInd w:val="0"/>
            <w:snapToGrid w:val="0"/>
            <w:spacing w:line="240" w:lineRule="exact"/>
          </w:pPr>
        </w:pPrChange>
      </w:pPr>
      <w:r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="00A44165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（様式１）提出者数</w:t>
      </w:r>
    </w:p>
    <w:p w:rsidR="005E2D0B" w:rsidRPr="00EC15DD" w:rsidRDefault="00E575FD" w:rsidP="0028363D">
      <w:pPr>
        <w:tabs>
          <w:tab w:val="left" w:pos="7475"/>
        </w:tabs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  <w:pPrChange w:id="54" w:author="村田　寿彦" w:date="2023-02-06T12:31:00Z">
          <w:pPr>
            <w:tabs>
              <w:tab w:val="left" w:pos="7475"/>
            </w:tabs>
            <w:adjustRightInd w:val="0"/>
            <w:snapToGrid w:val="0"/>
            <w:spacing w:line="240" w:lineRule="exact"/>
            <w:ind w:firstLineChars="193" w:firstLine="425"/>
          </w:pPr>
        </w:pPrChange>
      </w:pPr>
      <w:r>
        <w:rPr>
          <w:rFonts w:ascii="ＭＳ 明朝" w:hAnsi="ＭＳ 明朝" w:hint="eastAsia"/>
          <w:sz w:val="22"/>
          <w:szCs w:val="22"/>
        </w:rPr>
        <w:t>②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70484</wp:posOffset>
                </wp:positionV>
                <wp:extent cx="1895475" cy="0"/>
                <wp:effectExtent l="0" t="0" r="9525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94C5C58" id="Line 2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8pt,5.55pt" to="256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0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zxTR/mm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"/>
            </w:pict>
          </mc:Fallback>
        </mc:AlternateContent>
      </w:r>
      <w:r w:rsidR="00ED46AA">
        <w:rPr>
          <w:rFonts w:ascii="ＭＳ 明朝" w:hAnsi="ＭＳ 明朝" w:hint="eastAsia"/>
          <w:sz w:val="22"/>
          <w:szCs w:val="22"/>
        </w:rPr>
        <w:t>回収</w:t>
      </w:r>
      <w:r w:rsidR="005E2D0B" w:rsidRPr="00EC15DD">
        <w:rPr>
          <w:rFonts w:ascii="ＭＳ 明朝" w:hAnsi="ＭＳ 明朝" w:hint="eastAsia"/>
          <w:sz w:val="22"/>
          <w:szCs w:val="22"/>
        </w:rPr>
        <w:t xml:space="preserve">率　=　</w:t>
      </w:r>
      <w:r w:rsidR="00ED46AA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5E2D0B" w:rsidRPr="00EC15DD">
        <w:rPr>
          <w:rFonts w:ascii="ＭＳ 明朝" w:hAnsi="ＭＳ 明朝" w:hint="eastAsia"/>
          <w:sz w:val="22"/>
          <w:szCs w:val="22"/>
        </w:rPr>
        <w:t>×</w:t>
      </w:r>
      <w:r w:rsidR="005E2D0B">
        <w:rPr>
          <w:rFonts w:ascii="ＭＳ 明朝" w:hAnsi="ＭＳ 明朝" w:hint="eastAsia"/>
          <w:sz w:val="22"/>
          <w:szCs w:val="22"/>
        </w:rPr>
        <w:t xml:space="preserve">　</w:t>
      </w:r>
      <w:r w:rsidR="005E2D0B" w:rsidRPr="00EC15DD">
        <w:rPr>
          <w:rFonts w:ascii="ＭＳ 明朝" w:hAnsi="ＭＳ 明朝" w:hint="eastAsia"/>
          <w:sz w:val="22"/>
          <w:szCs w:val="22"/>
        </w:rPr>
        <w:t>100</w:t>
      </w:r>
    </w:p>
    <w:p w:rsidR="005E2D0B" w:rsidRDefault="00ED46AA" w:rsidP="0028363D">
      <w:pPr>
        <w:adjustRightInd w:val="0"/>
        <w:snapToGrid w:val="0"/>
        <w:spacing w:line="340" w:lineRule="exact"/>
        <w:ind w:firstLineChars="1030" w:firstLine="2266"/>
        <w:rPr>
          <w:rFonts w:ascii="ＭＳ 明朝" w:hAnsi="ＭＳ 明朝"/>
          <w:sz w:val="22"/>
          <w:szCs w:val="22"/>
        </w:rPr>
        <w:pPrChange w:id="55" w:author="村田　寿彦" w:date="2023-02-06T12:31:00Z">
          <w:pPr>
            <w:adjustRightInd w:val="0"/>
            <w:snapToGrid w:val="0"/>
            <w:spacing w:line="240" w:lineRule="exact"/>
            <w:ind w:firstLineChars="1030" w:firstLine="2266"/>
          </w:pPr>
        </w:pPrChange>
      </w:pP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5E2D0B" w:rsidRPr="00ED46AA" w:rsidRDefault="005E2D0B" w:rsidP="0028363D">
      <w:pPr>
        <w:adjustRightInd w:val="0"/>
        <w:snapToGrid w:val="0"/>
        <w:spacing w:line="340" w:lineRule="exact"/>
        <w:rPr>
          <w:rFonts w:ascii="ＭＳ 明朝" w:hAnsi="ＭＳ 明朝"/>
          <w:sz w:val="22"/>
          <w:szCs w:val="22"/>
        </w:rPr>
        <w:pPrChange w:id="56" w:author="村田　寿彦" w:date="2023-02-06T12:31:00Z">
          <w:pPr>
            <w:adjustRightInd w:val="0"/>
            <w:snapToGrid w:val="0"/>
            <w:spacing w:line="240" w:lineRule="exact"/>
          </w:pPr>
        </w:pPrChange>
      </w:pPr>
    </w:p>
    <w:p w:rsidR="00644B96" w:rsidRPr="005A55FE" w:rsidRDefault="00E575FD" w:rsidP="0028363D">
      <w:pPr>
        <w:adjustRightInd w:val="0"/>
        <w:snapToGrid w:val="0"/>
        <w:spacing w:line="340" w:lineRule="exact"/>
        <w:ind w:firstLineChars="200" w:firstLine="440"/>
        <w:rPr>
          <w:rFonts w:ascii="ＭＳ 明朝" w:hAnsi="ＭＳ 明朝"/>
          <w:sz w:val="22"/>
          <w:szCs w:val="22"/>
        </w:rPr>
        <w:pPrChange w:id="57" w:author="村田　寿彦" w:date="2023-02-06T12:31:00Z">
          <w:pPr>
            <w:adjustRightInd w:val="0"/>
            <w:snapToGrid w:val="0"/>
            <w:ind w:firstLineChars="200" w:firstLine="440"/>
          </w:pPr>
        </w:pPrChange>
      </w:pPr>
      <w:r>
        <w:rPr>
          <w:rFonts w:ascii="ＭＳ 明朝" w:hAnsi="ＭＳ 明朝" w:hint="eastAsia"/>
          <w:sz w:val="22"/>
          <w:szCs w:val="22"/>
        </w:rPr>
        <w:t>③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724E95">
        <w:rPr>
          <w:rFonts w:ascii="ＭＳ 明朝" w:hAnsi="ＭＳ 明朝" w:hint="eastAsia"/>
          <w:sz w:val="22"/>
          <w:szCs w:val="22"/>
        </w:rPr>
        <w:t>就職率</w:t>
      </w:r>
      <w:r w:rsidR="004C101B">
        <w:rPr>
          <w:rFonts w:ascii="ＭＳ 明朝" w:hAnsi="ＭＳ 明朝" w:hint="eastAsia"/>
          <w:sz w:val="22"/>
          <w:szCs w:val="22"/>
        </w:rPr>
        <w:t>、</w:t>
      </w:r>
      <w:r w:rsidR="005E2D0B">
        <w:rPr>
          <w:rFonts w:ascii="ＭＳ 明朝" w:hAnsi="ＭＳ 明朝" w:hint="eastAsia"/>
          <w:sz w:val="22"/>
          <w:szCs w:val="22"/>
        </w:rPr>
        <w:t>回収率</w:t>
      </w:r>
      <w:r w:rsidR="005A55FE">
        <w:rPr>
          <w:rFonts w:ascii="ＭＳ 明朝" w:hAnsi="ＭＳ 明朝" w:hint="eastAsia"/>
          <w:sz w:val="22"/>
          <w:szCs w:val="22"/>
        </w:rPr>
        <w:t>、</w:t>
      </w:r>
      <w:r w:rsidR="005A55FE" w:rsidRPr="0028363D">
        <w:rPr>
          <w:rFonts w:ascii="ＭＳ 明朝" w:hAnsi="ＭＳ 明朝" w:hint="eastAsia"/>
          <w:sz w:val="22"/>
          <w:szCs w:val="22"/>
          <w:rPrChange w:id="58" w:author="村田　寿彦" w:date="2023-02-06T12:30:00Z">
            <w:rPr>
              <w:rFonts w:ascii="ＭＳ 明朝" w:hAnsi="ＭＳ 明朝" w:hint="eastAsia"/>
              <w:color w:val="FF0000"/>
              <w:sz w:val="22"/>
              <w:szCs w:val="22"/>
            </w:rPr>
          </w:rPrChange>
        </w:rPr>
        <w:t>資格取得率および</w:t>
      </w:r>
      <w:del w:id="59" w:author="村田　寿彦" w:date="2023-02-06T12:31:00Z">
        <w:r w:rsidR="005A55FE" w:rsidRPr="004038DF" w:rsidDel="0028363D">
          <w:rPr>
            <w:rFonts w:ascii="ＭＳ 明朝" w:hAnsi="ＭＳ 明朝" w:hint="eastAsia"/>
            <w:color w:val="FF0000"/>
            <w:sz w:val="22"/>
            <w:szCs w:val="22"/>
          </w:rPr>
          <w:delText>IT</w:delText>
        </w:r>
      </w:del>
      <w:ins w:id="60" w:author="村田　寿彦" w:date="2023-02-06T12:31:00Z">
        <w:r w:rsidR="0028363D">
          <w:rPr>
            <w:rFonts w:ascii="ＭＳ 明朝" w:hAnsi="ＭＳ 明朝" w:hint="eastAsia"/>
            <w:color w:val="FF0000"/>
            <w:sz w:val="22"/>
            <w:szCs w:val="22"/>
          </w:rPr>
          <w:t>デジタル</w:t>
        </w:r>
      </w:ins>
      <w:r w:rsidR="005A55FE" w:rsidRPr="0028363D">
        <w:rPr>
          <w:rFonts w:ascii="ＭＳ 明朝" w:hAnsi="ＭＳ 明朝" w:hint="eastAsia"/>
          <w:sz w:val="22"/>
          <w:szCs w:val="22"/>
          <w:rPrChange w:id="61" w:author="村田　寿彦" w:date="2023-02-06T12:30:00Z">
            <w:rPr>
              <w:rFonts w:ascii="ＭＳ 明朝" w:hAnsi="ＭＳ 明朝" w:hint="eastAsia"/>
              <w:color w:val="FF0000"/>
              <w:sz w:val="22"/>
              <w:szCs w:val="22"/>
            </w:rPr>
          </w:rPrChange>
        </w:rPr>
        <w:t>訓練促進費就職</w:t>
      </w:r>
      <w:r w:rsidR="004C101B" w:rsidRPr="0028363D">
        <w:rPr>
          <w:rFonts w:ascii="ＭＳ 明朝" w:hAnsi="ＭＳ 明朝" w:hint="eastAsia"/>
          <w:sz w:val="22"/>
          <w:szCs w:val="22"/>
          <w:rPrChange w:id="62" w:author="村田　寿彦" w:date="2023-02-06T12:30:00Z">
            <w:rPr>
              <w:rFonts w:ascii="ＭＳ 明朝" w:hAnsi="ＭＳ 明朝" w:hint="eastAsia"/>
              <w:color w:val="FF0000"/>
              <w:sz w:val="22"/>
              <w:szCs w:val="22"/>
            </w:rPr>
          </w:rPrChange>
        </w:rPr>
        <w:t>率</w:t>
      </w:r>
      <w:r w:rsidR="00724E95">
        <w:rPr>
          <w:rFonts w:ascii="ＭＳ 明朝" w:hAnsi="ＭＳ 明朝" w:hint="eastAsia"/>
          <w:sz w:val="22"/>
          <w:szCs w:val="22"/>
        </w:rPr>
        <w:t>は小数第2位を切り捨てること。</w:t>
      </w:r>
    </w:p>
    <w:sectPr w:rsidR="00644B96" w:rsidRPr="005A55FE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6AA" w:rsidRDefault="00ED46AA" w:rsidP="00012EE2">
      <w:r>
        <w:separator/>
      </w:r>
    </w:p>
  </w:endnote>
  <w:endnote w:type="continuationSeparator" w:id="0">
    <w:p w:rsidR="00ED46AA" w:rsidRDefault="00ED46AA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6AA" w:rsidRDefault="00ED46AA" w:rsidP="00012EE2">
      <w:r>
        <w:separator/>
      </w:r>
    </w:p>
  </w:footnote>
  <w:footnote w:type="continuationSeparator" w:id="0">
    <w:p w:rsidR="00ED46AA" w:rsidRDefault="00ED46AA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村田　寿彦">
    <w15:presenceInfo w15:providerId="AD" w15:userId="S-1-5-21-1030396762-312032870-26113423-11387"/>
  </w15:person>
  <w15:person w15:author="w">
    <w15:presenceInfo w15:providerId="None" w15:userId="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2EE2"/>
    <w:rsid w:val="0003401F"/>
    <w:rsid w:val="000475E4"/>
    <w:rsid w:val="000B5BEF"/>
    <w:rsid w:val="001166E6"/>
    <w:rsid w:val="00134F56"/>
    <w:rsid w:val="00177548"/>
    <w:rsid w:val="001E6383"/>
    <w:rsid w:val="00207409"/>
    <w:rsid w:val="0023300F"/>
    <w:rsid w:val="0028363D"/>
    <w:rsid w:val="003107FC"/>
    <w:rsid w:val="003167EF"/>
    <w:rsid w:val="00322041"/>
    <w:rsid w:val="00324380"/>
    <w:rsid w:val="003265A1"/>
    <w:rsid w:val="00376728"/>
    <w:rsid w:val="00392984"/>
    <w:rsid w:val="003D6D7E"/>
    <w:rsid w:val="004038DF"/>
    <w:rsid w:val="00423775"/>
    <w:rsid w:val="00441506"/>
    <w:rsid w:val="0046206D"/>
    <w:rsid w:val="00463F8E"/>
    <w:rsid w:val="004C101B"/>
    <w:rsid w:val="004F5818"/>
    <w:rsid w:val="005874DB"/>
    <w:rsid w:val="005A55FE"/>
    <w:rsid w:val="005B06BA"/>
    <w:rsid w:val="005E2228"/>
    <w:rsid w:val="005E22AA"/>
    <w:rsid w:val="005E2D0B"/>
    <w:rsid w:val="00644B96"/>
    <w:rsid w:val="00681055"/>
    <w:rsid w:val="006F1AEB"/>
    <w:rsid w:val="00700B71"/>
    <w:rsid w:val="0070511B"/>
    <w:rsid w:val="00724E95"/>
    <w:rsid w:val="00747270"/>
    <w:rsid w:val="00772BA4"/>
    <w:rsid w:val="007C7C5C"/>
    <w:rsid w:val="007D3165"/>
    <w:rsid w:val="007E1E60"/>
    <w:rsid w:val="007F2B0E"/>
    <w:rsid w:val="008223DD"/>
    <w:rsid w:val="008E00B7"/>
    <w:rsid w:val="00903DA1"/>
    <w:rsid w:val="00996C1E"/>
    <w:rsid w:val="00A16215"/>
    <w:rsid w:val="00A44165"/>
    <w:rsid w:val="00A67E83"/>
    <w:rsid w:val="00AF1349"/>
    <w:rsid w:val="00B02DD1"/>
    <w:rsid w:val="00B84E68"/>
    <w:rsid w:val="00BE36CC"/>
    <w:rsid w:val="00C0036E"/>
    <w:rsid w:val="00C4314C"/>
    <w:rsid w:val="00CA1B83"/>
    <w:rsid w:val="00CB5046"/>
    <w:rsid w:val="00CF11AF"/>
    <w:rsid w:val="00D11550"/>
    <w:rsid w:val="00D95784"/>
    <w:rsid w:val="00DD1835"/>
    <w:rsid w:val="00DF5067"/>
    <w:rsid w:val="00E03747"/>
    <w:rsid w:val="00E460FA"/>
    <w:rsid w:val="00E575FD"/>
    <w:rsid w:val="00E626CE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18</TotalTime>
  <Pages>1</Pages>
  <Words>497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12</cp:revision>
  <cp:lastPrinted>2015-04-09T04:29:00Z</cp:lastPrinted>
  <dcterms:created xsi:type="dcterms:W3CDTF">2019-04-04T02:18:00Z</dcterms:created>
  <dcterms:modified xsi:type="dcterms:W3CDTF">2023-02-06T03:31:00Z</dcterms:modified>
</cp:coreProperties>
</file>